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59693EE4" w:rsidP="44192D6B" w:rsidRDefault="59693EE4" w14:paraId="3A298212" w14:textId="4EB7C433">
      <w:pPr>
        <w:rPr>
          <w:rFonts w:ascii="Aptos" w:hAnsi="Aptos" w:eastAsia="Aptos" w:cs="Aptos"/>
          <w:b w:val="0"/>
          <w:bCs w:val="0"/>
          <w:i w:val="0"/>
          <w:iCs w:val="0"/>
          <w:caps w:val="0"/>
          <w:smallCaps w:val="0"/>
          <w:noProof w:val="0"/>
          <w:color w:val="000000" w:themeColor="text1" w:themeTint="FF" w:themeShade="FF"/>
          <w:sz w:val="24"/>
          <w:szCs w:val="24"/>
          <w:lang w:val="nl-NL"/>
        </w:rPr>
      </w:pPr>
      <w:hyperlink r:id="R359ec6ab86bb4bf1">
        <w:r w:rsidRPr="44192D6B" w:rsidR="59693EE4">
          <w:rPr>
            <w:rStyle w:val="Hyperlink"/>
            <w:rFonts w:ascii="Aptos" w:hAnsi="Aptos" w:eastAsia="Aptos" w:cs="Aptos"/>
            <w:b w:val="1"/>
            <w:bCs w:val="1"/>
            <w:i w:val="0"/>
            <w:iCs w:val="0"/>
            <w:caps w:val="0"/>
            <w:smallCaps w:val="0"/>
            <w:noProof w:val="0"/>
            <w:sz w:val="24"/>
            <w:szCs w:val="24"/>
            <w:lang w:val="nl-NL"/>
          </w:rPr>
          <w:t>\\\\\\\\</w:t>
        </w:r>
      </w:hyperlink>
      <w:r w:rsidRPr="44192D6B" w:rsidR="59693EE4">
        <w:rPr>
          <w:rFonts w:ascii="Aptos" w:hAnsi="Aptos" w:eastAsia="Aptos" w:cs="Aptos"/>
          <w:b w:val="1"/>
          <w:bCs w:val="1"/>
          <w:i w:val="0"/>
          <w:iCs w:val="0"/>
          <w:caps w:val="0"/>
          <w:smallCaps w:val="0"/>
          <w:noProof w:val="0"/>
          <w:color w:val="000000" w:themeColor="text1" w:themeTint="FF" w:themeShade="FF"/>
          <w:sz w:val="24"/>
          <w:szCs w:val="24"/>
          <w:lang w:val="nl-NL"/>
        </w:rPr>
        <w:t xml:space="preserve"> PERSBERICHT </w:t>
      </w:r>
      <w:hyperlink r:id="R60fd1bfe645240ba">
        <w:r w:rsidRPr="44192D6B" w:rsidR="59693EE4">
          <w:rPr>
            <w:rStyle w:val="Hyperlink"/>
            <w:rFonts w:ascii="Aptos" w:hAnsi="Aptos" w:eastAsia="Aptos" w:cs="Aptos"/>
            <w:b w:val="1"/>
            <w:bCs w:val="1"/>
            <w:i w:val="0"/>
            <w:iCs w:val="0"/>
            <w:caps w:val="0"/>
            <w:smallCaps w:val="0"/>
            <w:noProof w:val="0"/>
            <w:sz w:val="24"/>
            <w:szCs w:val="24"/>
            <w:lang w:val="nl-NL"/>
          </w:rPr>
          <w:t>\\\\\\\\</w:t>
        </w:r>
      </w:hyperlink>
    </w:p>
    <w:p w:rsidR="59693EE4" w:rsidP="44192D6B" w:rsidRDefault="59693EE4" w14:paraId="31352C1A" w14:textId="3FD8BB57">
      <w:pPr>
        <w:spacing w:before="0" w:beforeAutospacing="off" w:after="160" w:afterAutospacing="off" w:line="278" w:lineRule="auto"/>
        <w:ind w:left="0" w:right="0"/>
        <w:jc w:val="left"/>
        <w:rPr>
          <w:rFonts w:ascii="Aptos" w:hAnsi="Aptos" w:eastAsia="Aptos" w:cs="Aptos"/>
          <w:b w:val="0"/>
          <w:bCs w:val="0"/>
          <w:i w:val="0"/>
          <w:iCs w:val="0"/>
          <w:caps w:val="0"/>
          <w:smallCaps w:val="0"/>
          <w:noProof w:val="0"/>
          <w:color w:val="FF5050"/>
          <w:sz w:val="28"/>
          <w:szCs w:val="28"/>
          <w:lang w:val="nl-NL"/>
        </w:rPr>
      </w:pPr>
      <w:r w:rsidRPr="44192D6B" w:rsidR="59693EE4">
        <w:rPr>
          <w:rFonts w:ascii="Aptos" w:hAnsi="Aptos" w:eastAsia="Aptos" w:cs="Aptos"/>
          <w:b w:val="1"/>
          <w:bCs w:val="1"/>
          <w:i w:val="0"/>
          <w:iCs w:val="0"/>
          <w:caps w:val="0"/>
          <w:smallCaps w:val="0"/>
          <w:noProof w:val="0"/>
          <w:color w:val="FF5050"/>
          <w:sz w:val="28"/>
          <w:szCs w:val="28"/>
          <w:lang w:val="nl-NL"/>
        </w:rPr>
        <w:t xml:space="preserve">Takecarebnb viert 10-jarig bestaan  </w:t>
      </w:r>
    </w:p>
    <w:p w:rsidR="59693EE4" w:rsidP="44192D6B" w:rsidRDefault="59693EE4" w14:paraId="00D4B728" w14:textId="4DEBE998">
      <w:pPr>
        <w:pStyle w:val="Normal"/>
        <w:spacing w:before="0" w:beforeAutospacing="off" w:after="160" w:afterAutospacing="off" w:line="278" w:lineRule="auto"/>
        <w:ind w:left="0" w:right="0"/>
        <w:jc w:val="left"/>
        <w:rPr>
          <w:rFonts w:ascii="Aptos" w:hAnsi="Aptos" w:eastAsia="Aptos" w:cs="Aptos"/>
          <w:b w:val="1"/>
          <w:bCs w:val="1"/>
          <w:i w:val="0"/>
          <w:iCs w:val="0"/>
          <w:caps w:val="0"/>
          <w:smallCaps w:val="0"/>
          <w:noProof w:val="0"/>
          <w:color w:val="242424"/>
          <w:sz w:val="24"/>
          <w:szCs w:val="24"/>
          <w:lang w:val="nl-NL"/>
        </w:rPr>
      </w:pPr>
      <w:r w:rsidRPr="44192D6B" w:rsidR="59693EE4">
        <w:rPr>
          <w:rFonts w:ascii="Aptos" w:hAnsi="Aptos" w:eastAsia="Aptos" w:cs="Aptos"/>
          <w:b w:val="1"/>
          <w:bCs w:val="1"/>
          <w:i w:val="0"/>
          <w:iCs w:val="0"/>
          <w:caps w:val="0"/>
          <w:smallCaps w:val="0"/>
          <w:noProof w:val="0"/>
          <w:color w:val="000000" w:themeColor="text1" w:themeTint="FF" w:themeShade="FF"/>
          <w:sz w:val="24"/>
          <w:szCs w:val="24"/>
          <w:lang w:val="nl-NL"/>
        </w:rPr>
        <w:t xml:space="preserve">Amsterdam, november 2025 – </w:t>
      </w:r>
      <w:r w:rsidRPr="44192D6B" w:rsidR="59693EE4">
        <w:rPr>
          <w:rFonts w:ascii="Aptos" w:hAnsi="Aptos" w:eastAsia="Aptos" w:cs="Aptos"/>
          <w:b w:val="1"/>
          <w:bCs w:val="1"/>
          <w:i w:val="0"/>
          <w:iCs w:val="0"/>
          <w:caps w:val="0"/>
          <w:smallCaps w:val="0"/>
          <w:noProof w:val="0"/>
          <w:color w:val="242424"/>
          <w:sz w:val="24"/>
          <w:szCs w:val="24"/>
          <w:lang w:val="nl-NL"/>
        </w:rPr>
        <w:t>Stichting Takecarebnb, de organisatie die statushouders een warme start in Nederland biedt</w:t>
      </w:r>
      <w:r w:rsidRPr="44192D6B" w:rsidR="6D676600">
        <w:rPr>
          <w:rFonts w:ascii="Aptos" w:hAnsi="Aptos" w:eastAsia="Aptos" w:cs="Aptos"/>
          <w:b w:val="1"/>
          <w:bCs w:val="1"/>
          <w:i w:val="0"/>
          <w:iCs w:val="0"/>
          <w:caps w:val="0"/>
          <w:smallCaps w:val="0"/>
          <w:noProof w:val="0"/>
          <w:color w:val="242424"/>
          <w:sz w:val="24"/>
          <w:szCs w:val="24"/>
          <w:lang w:val="nl-NL"/>
        </w:rPr>
        <w:t xml:space="preserve"> door ze te koppelen aan gastgezinnen</w:t>
      </w:r>
      <w:r w:rsidRPr="44192D6B" w:rsidR="1C06188B">
        <w:rPr>
          <w:rFonts w:ascii="Aptos" w:hAnsi="Aptos" w:eastAsia="Aptos" w:cs="Aptos"/>
          <w:b w:val="1"/>
          <w:bCs w:val="1"/>
          <w:i w:val="0"/>
          <w:iCs w:val="0"/>
          <w:caps w:val="0"/>
          <w:smallCaps w:val="0"/>
          <w:noProof w:val="0"/>
          <w:color w:val="242424"/>
          <w:sz w:val="24"/>
          <w:szCs w:val="24"/>
          <w:lang w:val="nl-NL"/>
        </w:rPr>
        <w:t>, bestaat tien jaar.</w:t>
      </w:r>
      <w:r w:rsidRPr="44192D6B" w:rsidR="59693EE4">
        <w:rPr>
          <w:rFonts w:ascii="Aptos" w:hAnsi="Aptos" w:eastAsia="Aptos" w:cs="Aptos"/>
          <w:b w:val="1"/>
          <w:bCs w:val="1"/>
          <w:i w:val="0"/>
          <w:iCs w:val="0"/>
          <w:caps w:val="0"/>
          <w:smallCaps w:val="0"/>
          <w:noProof w:val="0"/>
          <w:color w:val="242424"/>
          <w:sz w:val="24"/>
          <w:szCs w:val="24"/>
          <w:lang w:val="nl-NL"/>
        </w:rPr>
        <w:t xml:space="preserve"> </w:t>
      </w:r>
    </w:p>
    <w:p w:rsidR="59693EE4" w:rsidP="44192D6B" w:rsidRDefault="59693EE4" w14:paraId="49029EDF" w14:textId="11E5EA3D">
      <w:pPr>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Het</w:t>
      </w:r>
      <w:r w:rsidRPr="44192D6B" w:rsidR="546395EB">
        <w:rPr>
          <w:rFonts w:ascii="Aptos" w:hAnsi="Aptos" w:eastAsia="Aptos" w:cs="Aptos"/>
          <w:b w:val="0"/>
          <w:bCs w:val="0"/>
          <w:i w:val="0"/>
          <w:iCs w:val="0"/>
          <w:caps w:val="0"/>
          <w:smallCaps w:val="0"/>
          <w:noProof w:val="0"/>
          <w:color w:val="242424"/>
          <w:sz w:val="24"/>
          <w:szCs w:val="24"/>
          <w:lang w:val="nl-NL"/>
        </w:rPr>
        <w:t xml:space="preserve"> tienjarig bestaan werd op 22 november gevierd met een</w:t>
      </w:r>
      <w:r w:rsidRPr="44192D6B" w:rsidR="59693EE4">
        <w:rPr>
          <w:rFonts w:ascii="Aptos" w:hAnsi="Aptos" w:eastAsia="Aptos" w:cs="Aptos"/>
          <w:b w:val="0"/>
          <w:bCs w:val="0"/>
          <w:i w:val="0"/>
          <w:iCs w:val="0"/>
          <w:caps w:val="0"/>
          <w:smallCaps w:val="0"/>
          <w:noProof w:val="0"/>
          <w:color w:val="242424"/>
          <w:sz w:val="24"/>
          <w:szCs w:val="24"/>
          <w:lang w:val="nl-NL"/>
        </w:rPr>
        <w:t xml:space="preserve"> jubileumfestival </w:t>
      </w:r>
      <w:r w:rsidRPr="44192D6B" w:rsidR="5BBB1013">
        <w:rPr>
          <w:rFonts w:ascii="Aptos" w:hAnsi="Aptos" w:eastAsia="Aptos" w:cs="Aptos"/>
          <w:b w:val="0"/>
          <w:bCs w:val="0"/>
          <w:i w:val="0"/>
          <w:iCs w:val="0"/>
          <w:caps w:val="0"/>
          <w:smallCaps w:val="0"/>
          <w:noProof w:val="0"/>
          <w:color w:val="242424"/>
          <w:sz w:val="24"/>
          <w:szCs w:val="24"/>
          <w:lang w:val="nl-NL"/>
        </w:rPr>
        <w:t xml:space="preserve">dat </w:t>
      </w:r>
      <w:r w:rsidRPr="44192D6B" w:rsidR="59693EE4">
        <w:rPr>
          <w:rFonts w:ascii="Aptos" w:hAnsi="Aptos" w:eastAsia="Aptos" w:cs="Aptos"/>
          <w:b w:val="0"/>
          <w:bCs w:val="0"/>
          <w:i w:val="0"/>
          <w:iCs w:val="0"/>
          <w:caps w:val="0"/>
          <w:smallCaps w:val="0"/>
          <w:noProof w:val="0"/>
          <w:color w:val="242424"/>
          <w:sz w:val="24"/>
          <w:szCs w:val="24"/>
          <w:lang w:val="nl-NL"/>
        </w:rPr>
        <w:t>de gehele Takecarebnb-community samen</w:t>
      </w:r>
      <w:r w:rsidRPr="44192D6B" w:rsidR="43C94BF0">
        <w:rPr>
          <w:rFonts w:ascii="Aptos" w:hAnsi="Aptos" w:eastAsia="Aptos" w:cs="Aptos"/>
          <w:b w:val="0"/>
          <w:bCs w:val="0"/>
          <w:i w:val="0"/>
          <w:iCs w:val="0"/>
          <w:caps w:val="0"/>
          <w:smallCaps w:val="0"/>
          <w:noProof w:val="0"/>
          <w:color w:val="242424"/>
          <w:sz w:val="24"/>
          <w:szCs w:val="24"/>
          <w:lang w:val="nl-NL"/>
        </w:rPr>
        <w:t>bracht</w:t>
      </w:r>
      <w:r w:rsidRPr="44192D6B" w:rsidR="59693EE4">
        <w:rPr>
          <w:rFonts w:ascii="Aptos" w:hAnsi="Aptos" w:eastAsia="Aptos" w:cs="Aptos"/>
          <w:b w:val="0"/>
          <w:bCs w:val="0"/>
          <w:i w:val="0"/>
          <w:iCs w:val="0"/>
          <w:caps w:val="0"/>
          <w:smallCaps w:val="0"/>
          <w:noProof w:val="0"/>
          <w:color w:val="242424"/>
          <w:sz w:val="24"/>
          <w:szCs w:val="24"/>
          <w:lang w:val="nl-NL"/>
        </w:rPr>
        <w:t>: statushouders, gastgezinnen, matchmakers, medewerkers, bestuur, alumni en belangrijke partners zoals fondsen en donateurs.</w:t>
      </w:r>
    </w:p>
    <w:p w:rsidR="59693EE4" w:rsidP="44192D6B" w:rsidRDefault="59693EE4" w14:paraId="03E572AC" w14:textId="4513B6D1">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1"/>
          <w:iCs w:val="1"/>
          <w:caps w:val="0"/>
          <w:smallCaps w:val="0"/>
          <w:noProof w:val="0"/>
          <w:color w:val="242424"/>
          <w:sz w:val="24"/>
          <w:szCs w:val="24"/>
          <w:lang w:val="nl-NL"/>
        </w:rPr>
        <w:t>"</w:t>
      </w:r>
      <w:r w:rsidRPr="44192D6B" w:rsidR="589DEC0E">
        <w:rPr>
          <w:rFonts w:ascii="Aptos" w:hAnsi="Aptos" w:eastAsia="Aptos" w:cs="Aptos"/>
          <w:b w:val="0"/>
          <w:bCs w:val="0"/>
          <w:i w:val="1"/>
          <w:iCs w:val="1"/>
          <w:caps w:val="0"/>
          <w:smallCaps w:val="0"/>
          <w:noProof w:val="0"/>
          <w:color w:val="242424"/>
          <w:sz w:val="24"/>
          <w:szCs w:val="24"/>
          <w:lang w:val="nl-NL"/>
        </w:rPr>
        <w:t xml:space="preserve"> Wat begon als idee van Reinout de Kraker, groeide </w:t>
      </w:r>
      <w:r w:rsidRPr="44192D6B" w:rsidR="63D60655">
        <w:rPr>
          <w:rFonts w:ascii="Aptos" w:hAnsi="Aptos" w:eastAsia="Aptos" w:cs="Aptos"/>
          <w:b w:val="0"/>
          <w:bCs w:val="0"/>
          <w:i w:val="1"/>
          <w:iCs w:val="1"/>
          <w:caps w:val="0"/>
          <w:smallCaps w:val="0"/>
          <w:noProof w:val="0"/>
          <w:color w:val="242424"/>
          <w:sz w:val="24"/>
          <w:szCs w:val="24"/>
          <w:lang w:val="nl-NL"/>
        </w:rPr>
        <w:t xml:space="preserve">in tien jaar </w:t>
      </w:r>
      <w:r w:rsidRPr="44192D6B" w:rsidR="589DEC0E">
        <w:rPr>
          <w:rFonts w:ascii="Aptos" w:hAnsi="Aptos" w:eastAsia="Aptos" w:cs="Aptos"/>
          <w:b w:val="0"/>
          <w:bCs w:val="0"/>
          <w:i w:val="1"/>
          <w:iCs w:val="1"/>
          <w:caps w:val="0"/>
          <w:smallCaps w:val="0"/>
          <w:noProof w:val="0"/>
          <w:color w:val="242424"/>
          <w:sz w:val="24"/>
          <w:szCs w:val="24"/>
          <w:lang w:val="nl-NL"/>
        </w:rPr>
        <w:t xml:space="preserve">uit tot een </w:t>
      </w:r>
      <w:r w:rsidRPr="44192D6B" w:rsidR="103A24DC">
        <w:rPr>
          <w:rFonts w:ascii="Aptos" w:hAnsi="Aptos" w:eastAsia="Aptos" w:cs="Aptos"/>
          <w:b w:val="0"/>
          <w:bCs w:val="0"/>
          <w:i w:val="1"/>
          <w:iCs w:val="1"/>
          <w:caps w:val="0"/>
          <w:smallCaps w:val="0"/>
          <w:noProof w:val="0"/>
          <w:color w:val="242424"/>
          <w:sz w:val="24"/>
          <w:szCs w:val="24"/>
          <w:lang w:val="nl-NL"/>
        </w:rPr>
        <w:t>s</w:t>
      </w:r>
      <w:r w:rsidRPr="44192D6B" w:rsidR="589DEC0E">
        <w:rPr>
          <w:rFonts w:ascii="Aptos" w:hAnsi="Aptos" w:eastAsia="Aptos" w:cs="Aptos"/>
          <w:b w:val="0"/>
          <w:bCs w:val="0"/>
          <w:i w:val="1"/>
          <w:iCs w:val="1"/>
          <w:caps w:val="0"/>
          <w:smallCaps w:val="0"/>
          <w:noProof w:val="0"/>
          <w:color w:val="242424"/>
          <w:sz w:val="24"/>
          <w:szCs w:val="24"/>
          <w:lang w:val="nl-NL"/>
        </w:rPr>
        <w:t xml:space="preserve">tichting die jaarlijks honderden nieuwe Nederlanders koppelt aan gastgezinnen. </w:t>
      </w:r>
      <w:r w:rsidRPr="44192D6B" w:rsidR="1FD13899">
        <w:rPr>
          <w:rFonts w:ascii="Aptos" w:hAnsi="Aptos" w:eastAsia="Aptos" w:cs="Aptos"/>
          <w:b w:val="0"/>
          <w:bCs w:val="0"/>
          <w:i w:val="1"/>
          <w:iCs w:val="1"/>
          <w:caps w:val="0"/>
          <w:smallCaps w:val="0"/>
          <w:noProof w:val="0"/>
          <w:color w:val="242424"/>
          <w:sz w:val="24"/>
          <w:szCs w:val="24"/>
          <w:lang w:val="nl-NL"/>
        </w:rPr>
        <w:t xml:space="preserve">Door de logeerervaring </w:t>
      </w:r>
      <w:r w:rsidRPr="44192D6B" w:rsidR="589DEC0E">
        <w:rPr>
          <w:rFonts w:ascii="Aptos" w:hAnsi="Aptos" w:eastAsia="Aptos" w:cs="Aptos"/>
          <w:b w:val="0"/>
          <w:bCs w:val="0"/>
          <w:i w:val="1"/>
          <w:iCs w:val="1"/>
          <w:caps w:val="0"/>
          <w:smallCaps w:val="0"/>
          <w:noProof w:val="0"/>
          <w:color w:val="242424"/>
          <w:sz w:val="24"/>
          <w:szCs w:val="24"/>
          <w:lang w:val="nl-NL"/>
        </w:rPr>
        <w:t>voelen onze gasten zich weer welkom, kunnen hun leven oppakken en integreren in de Nederlandse samenleving.</w:t>
      </w:r>
    </w:p>
    <w:p w:rsidR="44192D6B" w:rsidP="44192D6B" w:rsidRDefault="44192D6B" w14:paraId="5901B7BE" w14:textId="57AE469B">
      <w:pPr>
        <w:shd w:val="clear" w:color="auto" w:fill="FFFFFF" w:themeFill="background1"/>
        <w:spacing w:before="0" w:beforeAutospacing="off" w:after="0" w:afterAutospacing="off"/>
        <w:rPr>
          <w:rFonts w:ascii="Aptos" w:hAnsi="Aptos" w:eastAsia="Aptos" w:cs="Aptos"/>
          <w:b w:val="0"/>
          <w:bCs w:val="0"/>
          <w:i w:val="1"/>
          <w:iCs w:val="1"/>
          <w:caps w:val="0"/>
          <w:smallCaps w:val="0"/>
          <w:noProof w:val="0"/>
          <w:color w:val="242424"/>
          <w:sz w:val="24"/>
          <w:szCs w:val="24"/>
          <w:lang w:val="nl-NL"/>
        </w:rPr>
      </w:pPr>
    </w:p>
    <w:p w:rsidR="1D5886B8" w:rsidP="44192D6B" w:rsidRDefault="1D5886B8" w14:paraId="6D005096" w14:textId="3263EAE0">
      <w:pPr>
        <w:pStyle w:val="Normal"/>
        <w:shd w:val="clear" w:color="auto" w:fill="FFFFFF" w:themeFill="background1"/>
        <w:spacing w:before="0" w:beforeAutospacing="off" w:after="0" w:afterAutospacing="off"/>
        <w:rPr>
          <w:rFonts w:ascii="Aptos" w:hAnsi="Aptos" w:eastAsia="Aptos" w:cs="Aptos"/>
          <w:b w:val="0"/>
          <w:bCs w:val="0"/>
          <w:i w:val="1"/>
          <w:iCs w:val="1"/>
          <w:caps w:val="0"/>
          <w:smallCaps w:val="0"/>
          <w:noProof w:val="0"/>
          <w:color w:val="242424"/>
          <w:sz w:val="24"/>
          <w:szCs w:val="24"/>
          <w:lang w:val="nl-NL"/>
        </w:rPr>
      </w:pPr>
      <w:r w:rsidRPr="44192D6B" w:rsidR="1D5886B8">
        <w:rPr>
          <w:rFonts w:ascii="Aptos" w:hAnsi="Aptos" w:eastAsia="Aptos" w:cs="Aptos"/>
          <w:b w:val="0"/>
          <w:bCs w:val="0"/>
          <w:i w:val="1"/>
          <w:iCs w:val="1"/>
          <w:caps w:val="0"/>
          <w:smallCaps w:val="0"/>
          <w:noProof w:val="0"/>
          <w:color w:val="242424"/>
          <w:sz w:val="24"/>
          <w:szCs w:val="24"/>
          <w:lang w:val="nl-NL"/>
        </w:rPr>
        <w:t>Ruim</w:t>
      </w:r>
      <w:r w:rsidRPr="44192D6B" w:rsidR="589DEC0E">
        <w:rPr>
          <w:rFonts w:ascii="Aptos" w:hAnsi="Aptos" w:eastAsia="Aptos" w:cs="Aptos"/>
          <w:b w:val="0"/>
          <w:bCs w:val="0"/>
          <w:i w:val="1"/>
          <w:iCs w:val="1"/>
          <w:caps w:val="0"/>
          <w:smallCaps w:val="0"/>
          <w:noProof w:val="0"/>
          <w:color w:val="242424"/>
          <w:sz w:val="24"/>
          <w:szCs w:val="24"/>
          <w:lang w:val="nl-NL"/>
        </w:rPr>
        <w:t xml:space="preserve"> 300 (oud</w:t>
      </w:r>
      <w:r w:rsidRPr="44192D6B" w:rsidR="78E1F565">
        <w:rPr>
          <w:rFonts w:ascii="Aptos" w:hAnsi="Aptos" w:eastAsia="Aptos" w:cs="Aptos"/>
          <w:b w:val="0"/>
          <w:bCs w:val="0"/>
          <w:i w:val="1"/>
          <w:iCs w:val="1"/>
          <w:caps w:val="0"/>
          <w:smallCaps w:val="0"/>
          <w:noProof w:val="0"/>
          <w:color w:val="242424"/>
          <w:sz w:val="24"/>
          <w:szCs w:val="24"/>
          <w:lang w:val="nl-NL"/>
        </w:rPr>
        <w:t>-</w:t>
      </w:r>
      <w:r w:rsidRPr="44192D6B" w:rsidR="589DEC0E">
        <w:rPr>
          <w:rFonts w:ascii="Aptos" w:hAnsi="Aptos" w:eastAsia="Aptos" w:cs="Aptos"/>
          <w:b w:val="0"/>
          <w:bCs w:val="0"/>
          <w:i w:val="1"/>
          <w:iCs w:val="1"/>
          <w:caps w:val="0"/>
          <w:smallCaps w:val="0"/>
          <w:noProof w:val="0"/>
          <w:color w:val="242424"/>
          <w:sz w:val="24"/>
          <w:szCs w:val="24"/>
          <w:lang w:val="nl-NL"/>
        </w:rPr>
        <w:t>)gasten, (oud</w:t>
      </w:r>
      <w:r w:rsidRPr="44192D6B" w:rsidR="1EB7F9B7">
        <w:rPr>
          <w:rFonts w:ascii="Aptos" w:hAnsi="Aptos" w:eastAsia="Aptos" w:cs="Aptos"/>
          <w:b w:val="0"/>
          <w:bCs w:val="0"/>
          <w:i w:val="1"/>
          <w:iCs w:val="1"/>
          <w:caps w:val="0"/>
          <w:smallCaps w:val="0"/>
          <w:noProof w:val="0"/>
          <w:color w:val="242424"/>
          <w:sz w:val="24"/>
          <w:szCs w:val="24"/>
          <w:lang w:val="nl-NL"/>
        </w:rPr>
        <w:t>-</w:t>
      </w:r>
      <w:r w:rsidRPr="44192D6B" w:rsidR="589DEC0E">
        <w:rPr>
          <w:rFonts w:ascii="Aptos" w:hAnsi="Aptos" w:eastAsia="Aptos" w:cs="Aptos"/>
          <w:b w:val="0"/>
          <w:bCs w:val="0"/>
          <w:i w:val="1"/>
          <w:iCs w:val="1"/>
          <w:caps w:val="0"/>
          <w:smallCaps w:val="0"/>
          <w:noProof w:val="0"/>
          <w:color w:val="242424"/>
          <w:sz w:val="24"/>
          <w:szCs w:val="24"/>
          <w:lang w:val="nl-NL"/>
        </w:rPr>
        <w:t xml:space="preserve">)gastgezinnen en matchmakers kwamen naar het jubileumfestival van Takecarebnb. Het was </w:t>
      </w:r>
      <w:r w:rsidRPr="44192D6B" w:rsidR="1FCCD186">
        <w:rPr>
          <w:rFonts w:ascii="Aptos" w:hAnsi="Aptos" w:eastAsia="Aptos" w:cs="Aptos"/>
          <w:b w:val="0"/>
          <w:bCs w:val="0"/>
          <w:i w:val="1"/>
          <w:iCs w:val="1"/>
          <w:caps w:val="0"/>
          <w:smallCaps w:val="0"/>
          <w:noProof w:val="0"/>
          <w:color w:val="242424"/>
          <w:sz w:val="24"/>
          <w:szCs w:val="24"/>
          <w:lang w:val="nl-NL"/>
        </w:rPr>
        <w:t xml:space="preserve">een feest van verbinding: </w:t>
      </w:r>
      <w:r w:rsidRPr="44192D6B" w:rsidR="589DEC0E">
        <w:rPr>
          <w:rFonts w:ascii="Aptos" w:hAnsi="Aptos" w:eastAsia="Aptos" w:cs="Aptos"/>
          <w:b w:val="0"/>
          <w:bCs w:val="0"/>
          <w:i w:val="1"/>
          <w:iCs w:val="1"/>
          <w:caps w:val="0"/>
          <w:smallCaps w:val="0"/>
          <w:noProof w:val="0"/>
          <w:color w:val="242424"/>
          <w:sz w:val="24"/>
          <w:szCs w:val="24"/>
          <w:lang w:val="nl-NL"/>
        </w:rPr>
        <w:t>inspirerend, supergezellig en hartverwarmend!</w:t>
      </w:r>
      <w:r w:rsidRPr="44192D6B" w:rsidR="59693EE4">
        <w:rPr>
          <w:rFonts w:ascii="Aptos" w:hAnsi="Aptos" w:eastAsia="Aptos" w:cs="Aptos"/>
          <w:b w:val="0"/>
          <w:bCs w:val="0"/>
          <w:i w:val="1"/>
          <w:iCs w:val="1"/>
          <w:caps w:val="0"/>
          <w:smallCaps w:val="0"/>
          <w:noProof w:val="0"/>
          <w:color w:val="242424"/>
          <w:sz w:val="24"/>
          <w:szCs w:val="24"/>
          <w:lang w:val="nl-NL"/>
        </w:rPr>
        <w:t>”</w:t>
      </w:r>
      <w:r w:rsidRPr="44192D6B" w:rsidR="658AE5BA">
        <w:rPr>
          <w:rFonts w:ascii="Aptos" w:hAnsi="Aptos" w:eastAsia="Aptos" w:cs="Aptos"/>
          <w:b w:val="0"/>
          <w:bCs w:val="0"/>
          <w:i w:val="1"/>
          <w:iCs w:val="1"/>
          <w:caps w:val="0"/>
          <w:smallCaps w:val="0"/>
          <w:noProof w:val="0"/>
          <w:color w:val="242424"/>
          <w:sz w:val="24"/>
          <w:szCs w:val="24"/>
          <w:lang w:val="nl-NL"/>
        </w:rPr>
        <w:t xml:space="preserve"> - Nathanya van Lith, directeur </w:t>
      </w:r>
    </w:p>
    <w:p w:rsidR="44192D6B" w:rsidP="44192D6B" w:rsidRDefault="44192D6B" w14:paraId="65F9C19D" w14:textId="796FA107">
      <w:pPr>
        <w:pStyle w:val="Normal"/>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000000" w:themeColor="text1" w:themeTint="FF" w:themeShade="FF"/>
          <w:sz w:val="24"/>
          <w:szCs w:val="24"/>
          <w:lang w:val="nl-NL"/>
        </w:rPr>
      </w:pPr>
    </w:p>
    <w:p w:rsidR="59693EE4" w:rsidP="44192D6B" w:rsidRDefault="59693EE4" w14:paraId="53074C12" w14:textId="7F3E71B8">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1"/>
          <w:bCs w:val="1"/>
          <w:i w:val="0"/>
          <w:iCs w:val="0"/>
          <w:caps w:val="0"/>
          <w:smallCaps w:val="0"/>
          <w:noProof w:val="0"/>
          <w:color w:val="242424"/>
          <w:sz w:val="24"/>
          <w:szCs w:val="24"/>
          <w:lang w:val="nl-NL"/>
        </w:rPr>
        <w:t>Tien jaar impact</w:t>
      </w:r>
    </w:p>
    <w:p w:rsidR="59693EE4" w:rsidP="44192D6B" w:rsidRDefault="59693EE4" w14:paraId="72D93A71" w14:textId="3C731E98">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Takecarebnb</w:t>
      </w:r>
      <w:r w:rsidRPr="44192D6B" w:rsidR="59693EE4">
        <w:rPr>
          <w:rFonts w:ascii="Aptos" w:hAnsi="Aptos" w:eastAsia="Aptos" w:cs="Aptos"/>
          <w:b w:val="0"/>
          <w:bCs w:val="0"/>
          <w:i w:val="0"/>
          <w:iCs w:val="0"/>
          <w:caps w:val="0"/>
          <w:smallCaps w:val="0"/>
          <w:noProof w:val="0"/>
          <w:color w:val="242424"/>
          <w:sz w:val="24"/>
          <w:szCs w:val="24"/>
          <w:lang w:val="nl-NL"/>
        </w:rPr>
        <w:t xml:space="preserve"> werd in 2015 opgericht door Reinout de Kraker, samen met een groep pioniers waaronder Ma</w:t>
      </w:r>
      <w:ins w:author="Jet Krantz" w:date="2025-11-25T15:44:32.807Z" w:id="102253846">
        <w:r w:rsidRPr="44192D6B" w:rsidR="222D6E81">
          <w:rPr>
            <w:rFonts w:ascii="Aptos" w:hAnsi="Aptos" w:eastAsia="Aptos" w:cs="Aptos"/>
            <w:b w:val="0"/>
            <w:bCs w:val="0"/>
            <w:i w:val="0"/>
            <w:iCs w:val="0"/>
            <w:caps w:val="0"/>
            <w:smallCaps w:val="0"/>
            <w:noProof w:val="0"/>
            <w:color w:val="242424"/>
            <w:sz w:val="24"/>
            <w:szCs w:val="24"/>
            <w:lang w:val="nl-NL"/>
          </w:rPr>
          <w:t>j</w:t>
        </w:r>
      </w:ins>
      <w:del w:author="Jet Krantz" w:date="2025-11-25T15:44:32.528Z" w:id="1217711090">
        <w:r w:rsidRPr="44192D6B" w:rsidDel="59693EE4">
          <w:rPr>
            <w:rFonts w:ascii="Aptos" w:hAnsi="Aptos" w:eastAsia="Aptos" w:cs="Aptos"/>
            <w:b w:val="0"/>
            <w:bCs w:val="0"/>
            <w:i w:val="0"/>
            <w:iCs w:val="0"/>
            <w:caps w:val="0"/>
            <w:smallCaps w:val="0"/>
            <w:noProof w:val="0"/>
            <w:color w:val="242424"/>
            <w:sz w:val="24"/>
            <w:szCs w:val="24"/>
            <w:lang w:val="nl-NL"/>
          </w:rPr>
          <w:delText>y</w:delText>
        </w:r>
      </w:del>
      <w:r w:rsidRPr="44192D6B" w:rsidR="59693EE4">
        <w:rPr>
          <w:rFonts w:ascii="Aptos" w:hAnsi="Aptos" w:eastAsia="Aptos" w:cs="Aptos"/>
          <w:b w:val="0"/>
          <w:bCs w:val="0"/>
          <w:i w:val="0"/>
          <w:iCs w:val="0"/>
          <w:caps w:val="0"/>
          <w:smallCaps w:val="0"/>
          <w:noProof w:val="0"/>
          <w:color w:val="242424"/>
          <w:sz w:val="24"/>
          <w:szCs w:val="24"/>
          <w:lang w:val="nl-NL"/>
        </w:rPr>
        <w:t xml:space="preserve">a </w:t>
      </w:r>
      <w:del w:author="Jet Krantz" w:date="2025-11-25T15:44:33.926Z" w:id="26934871">
        <w:r w:rsidRPr="44192D6B" w:rsidDel="59693EE4">
          <w:rPr>
            <w:rFonts w:ascii="Aptos" w:hAnsi="Aptos" w:eastAsia="Aptos" w:cs="Aptos"/>
            <w:b w:val="0"/>
            <w:bCs w:val="0"/>
            <w:i w:val="0"/>
            <w:iCs w:val="0"/>
            <w:caps w:val="0"/>
            <w:smallCaps w:val="0"/>
            <w:noProof w:val="0"/>
            <w:color w:val="242424"/>
            <w:sz w:val="24"/>
            <w:szCs w:val="24"/>
            <w:lang w:val="nl-NL"/>
          </w:rPr>
          <w:delText>C</w:delText>
        </w:r>
      </w:del>
      <w:ins w:author="Jet Krantz" w:date="2025-11-25T15:44:34.208Z" w:id="124335602">
        <w:r w:rsidRPr="44192D6B" w:rsidR="6B0DAB70">
          <w:rPr>
            <w:rFonts w:ascii="Aptos" w:hAnsi="Aptos" w:eastAsia="Aptos" w:cs="Aptos"/>
            <w:b w:val="0"/>
            <w:bCs w:val="0"/>
            <w:i w:val="0"/>
            <w:iCs w:val="0"/>
            <w:caps w:val="0"/>
            <w:smallCaps w:val="0"/>
            <w:noProof w:val="0"/>
            <w:color w:val="242424"/>
            <w:sz w:val="24"/>
            <w:szCs w:val="24"/>
            <w:lang w:val="nl-NL"/>
          </w:rPr>
          <w:t>G</w:t>
        </w:r>
      </w:ins>
      <w:r w:rsidRPr="44192D6B" w:rsidR="59693EE4">
        <w:rPr>
          <w:rFonts w:ascii="Aptos" w:hAnsi="Aptos" w:eastAsia="Aptos" w:cs="Aptos"/>
          <w:b w:val="0"/>
          <w:bCs w:val="0"/>
          <w:i w:val="0"/>
          <w:iCs w:val="0"/>
          <w:caps w:val="0"/>
          <w:smallCaps w:val="0"/>
          <w:noProof w:val="0"/>
          <w:color w:val="242424"/>
          <w:sz w:val="24"/>
          <w:szCs w:val="24"/>
          <w:lang w:val="nl-NL"/>
        </w:rPr>
        <w:t>rcic</w:t>
      </w:r>
      <w:r w:rsidRPr="44192D6B" w:rsidR="59693EE4">
        <w:rPr>
          <w:rFonts w:ascii="Aptos" w:hAnsi="Aptos" w:eastAsia="Aptos" w:cs="Aptos"/>
          <w:b w:val="0"/>
          <w:bCs w:val="0"/>
          <w:i w:val="0"/>
          <w:iCs w:val="0"/>
          <w:caps w:val="0"/>
          <w:smallCaps w:val="0"/>
          <w:noProof w:val="0"/>
          <w:color w:val="242424"/>
          <w:sz w:val="24"/>
          <w:szCs w:val="24"/>
          <w:lang w:val="nl-NL"/>
        </w:rPr>
        <w:t>. Met een vernieuwend idee: statushouders tijdelijk laten logeren bij Nederlandse gastgezinnen</w:t>
      </w:r>
      <w:r w:rsidRPr="44192D6B" w:rsidR="56FEB2E3">
        <w:rPr>
          <w:rFonts w:ascii="Aptos" w:hAnsi="Aptos" w:eastAsia="Aptos" w:cs="Aptos"/>
          <w:b w:val="0"/>
          <w:bCs w:val="0"/>
          <w:i w:val="0"/>
          <w:iCs w:val="0"/>
          <w:caps w:val="0"/>
          <w:smallCaps w:val="0"/>
          <w:noProof w:val="0"/>
          <w:color w:val="242424"/>
          <w:sz w:val="24"/>
          <w:szCs w:val="24"/>
          <w:lang w:val="nl-NL"/>
        </w:rPr>
        <w:t xml:space="preserve"> en zo mensen dichterbij elkaar brengen</w:t>
      </w:r>
      <w:r w:rsidRPr="44192D6B" w:rsidR="59693EE4">
        <w:rPr>
          <w:rFonts w:ascii="Aptos" w:hAnsi="Aptos" w:eastAsia="Aptos" w:cs="Aptos"/>
          <w:b w:val="0"/>
          <w:bCs w:val="0"/>
          <w:i w:val="0"/>
          <w:iCs w:val="0"/>
          <w:caps w:val="0"/>
          <w:smallCaps w:val="0"/>
          <w:noProof w:val="0"/>
          <w:color w:val="242424"/>
          <w:sz w:val="24"/>
          <w:szCs w:val="24"/>
          <w:lang w:val="nl-NL"/>
        </w:rPr>
        <w:t xml:space="preserve">. </w:t>
      </w:r>
    </w:p>
    <w:p w:rsidR="44192D6B" w:rsidP="44192D6B" w:rsidRDefault="44192D6B" w14:paraId="122FB481" w14:textId="12658F95">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242424"/>
          <w:sz w:val="24"/>
          <w:szCs w:val="24"/>
          <w:lang w:val="nl-NL"/>
        </w:rPr>
      </w:pPr>
    </w:p>
    <w:p w:rsidR="59693EE4" w:rsidP="44192D6B" w:rsidRDefault="59693EE4" w14:paraId="48ACBD35" w14:textId="335262CD">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Uit onderzoek door Verwe</w:t>
      </w:r>
      <w:ins w:author="Jet Krantz" w:date="2025-11-25T15:47:10.046Z" w:id="1868824671">
        <w:r w:rsidRPr="44192D6B" w:rsidR="7C68855D">
          <w:rPr>
            <w:rFonts w:ascii="Aptos" w:hAnsi="Aptos" w:eastAsia="Aptos" w:cs="Aptos"/>
            <w:b w:val="0"/>
            <w:bCs w:val="0"/>
            <w:i w:val="0"/>
            <w:iCs w:val="0"/>
            <w:caps w:val="0"/>
            <w:smallCaps w:val="0"/>
            <w:noProof w:val="0"/>
            <w:color w:val="242424"/>
            <w:sz w:val="24"/>
            <w:szCs w:val="24"/>
            <w:lang w:val="nl-NL"/>
          </w:rPr>
          <w:t>y</w:t>
        </w:r>
      </w:ins>
      <w:del w:author="Jet Krantz" w:date="2025-11-25T15:47:07.661Z" w:id="1216372267">
        <w:r w:rsidRPr="44192D6B" w:rsidDel="59693EE4">
          <w:rPr>
            <w:rFonts w:ascii="Aptos" w:hAnsi="Aptos" w:eastAsia="Aptos" w:cs="Aptos"/>
            <w:b w:val="0"/>
            <w:bCs w:val="0"/>
            <w:i w:val="0"/>
            <w:iCs w:val="0"/>
            <w:caps w:val="0"/>
            <w:smallCaps w:val="0"/>
            <w:noProof w:val="0"/>
            <w:color w:val="242424"/>
            <w:sz w:val="24"/>
            <w:szCs w:val="24"/>
            <w:lang w:val="nl-NL"/>
          </w:rPr>
          <w:delText>i</w:delText>
        </w:r>
        <w:r w:rsidRPr="44192D6B" w:rsidDel="59693EE4">
          <w:rPr>
            <w:rFonts w:ascii="Aptos" w:hAnsi="Aptos" w:eastAsia="Aptos" w:cs="Aptos"/>
            <w:b w:val="0"/>
            <w:bCs w:val="0"/>
            <w:i w:val="0"/>
            <w:iCs w:val="0"/>
            <w:caps w:val="0"/>
            <w:smallCaps w:val="0"/>
            <w:noProof w:val="0"/>
            <w:color w:val="242424"/>
            <w:sz w:val="24"/>
            <w:szCs w:val="24"/>
            <w:lang w:val="nl-NL"/>
          </w:rPr>
          <w:delText>j</w:delText>
        </w:r>
      </w:del>
      <w:r w:rsidRPr="44192D6B" w:rsidR="59693EE4">
        <w:rPr>
          <w:rFonts w:ascii="Aptos" w:hAnsi="Aptos" w:eastAsia="Aptos" w:cs="Aptos"/>
          <w:b w:val="0"/>
          <w:bCs w:val="0"/>
          <w:i w:val="0"/>
          <w:iCs w:val="0"/>
          <w:caps w:val="0"/>
          <w:smallCaps w:val="0"/>
          <w:noProof w:val="0"/>
          <w:color w:val="242424"/>
          <w:sz w:val="24"/>
          <w:szCs w:val="24"/>
          <w:lang w:val="nl-NL"/>
        </w:rPr>
        <w:t xml:space="preserve">-Jonker </w:t>
      </w:r>
      <w:ins w:author="Jet Krantz" w:date="2025-11-25T15:47:14.625Z" w:id="1646494948">
        <w:r w:rsidRPr="44192D6B" w:rsidR="464C5FA7">
          <w:rPr>
            <w:rFonts w:ascii="Aptos" w:hAnsi="Aptos" w:eastAsia="Aptos" w:cs="Aptos"/>
            <w:b w:val="0"/>
            <w:bCs w:val="0"/>
            <w:i w:val="0"/>
            <w:iCs w:val="0"/>
            <w:caps w:val="0"/>
            <w:smallCaps w:val="0"/>
            <w:noProof w:val="0"/>
            <w:color w:val="242424"/>
            <w:sz w:val="24"/>
            <w:szCs w:val="24"/>
            <w:lang w:val="nl-NL"/>
          </w:rPr>
          <w:t xml:space="preserve">Instituut </w:t>
        </w:r>
      </w:ins>
      <w:r w:rsidRPr="44192D6B" w:rsidR="59693EE4">
        <w:rPr>
          <w:rFonts w:ascii="Aptos" w:hAnsi="Aptos" w:eastAsia="Aptos" w:cs="Aptos"/>
          <w:b w:val="0"/>
          <w:bCs w:val="0"/>
          <w:i w:val="0"/>
          <w:iCs w:val="0"/>
          <w:caps w:val="0"/>
          <w:smallCaps w:val="0"/>
          <w:noProof w:val="0"/>
          <w:color w:val="242424"/>
          <w:sz w:val="24"/>
          <w:szCs w:val="24"/>
          <w:lang w:val="nl-NL"/>
        </w:rPr>
        <w:t>(2023) blijkt dat dit werkt:</w:t>
      </w:r>
    </w:p>
    <w:p w:rsidR="44192D6B" w:rsidP="44192D6B" w:rsidRDefault="44192D6B" w14:paraId="37ACF16D" w14:textId="273DB9A6">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000000" w:themeColor="text1" w:themeTint="FF" w:themeShade="FF"/>
          <w:sz w:val="24"/>
          <w:szCs w:val="24"/>
          <w:lang w:val="nl-NL"/>
        </w:rPr>
      </w:pPr>
    </w:p>
    <w:p w:rsidR="59693EE4" w:rsidP="44192D6B" w:rsidRDefault="59693EE4" w14:paraId="229CDCAE" w14:textId="4E46F12C">
      <w:pPr>
        <w:pStyle w:val="ListParagraph"/>
        <w:numPr>
          <w:ilvl w:val="0"/>
          <w:numId w:val="1"/>
        </w:num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Statushouders leren sneller Nederlands</w:t>
      </w:r>
    </w:p>
    <w:p w:rsidR="59693EE4" w:rsidP="44192D6B" w:rsidRDefault="59693EE4" w14:paraId="0F271C6E" w14:textId="185A2391">
      <w:pPr>
        <w:pStyle w:val="ListParagraph"/>
        <w:numPr>
          <w:ilvl w:val="0"/>
          <w:numId w:val="1"/>
        </w:num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Vinden eerder een baan, vrijwilligerswerk of beginnen een studie</w:t>
      </w:r>
    </w:p>
    <w:p w:rsidR="59693EE4" w:rsidP="44192D6B" w:rsidRDefault="59693EE4" w14:paraId="035E38A8" w14:textId="66DAC0DC">
      <w:pPr>
        <w:pStyle w:val="ListParagraph"/>
        <w:numPr>
          <w:ilvl w:val="0"/>
          <w:numId w:val="1"/>
        </w:num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Hun netwerk groeit en ze voelen zich gelukkiger</w:t>
      </w:r>
    </w:p>
    <w:p w:rsidR="59693EE4" w:rsidP="44192D6B" w:rsidRDefault="59693EE4" w14:paraId="59DFC5D1" w14:textId="63272A86">
      <w:pPr>
        <w:pStyle w:val="ListParagraph"/>
        <w:numPr>
          <w:ilvl w:val="0"/>
          <w:numId w:val="1"/>
        </w:num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Ze doen minder beroep op sociale voorzieningen</w:t>
      </w:r>
    </w:p>
    <w:p w:rsidR="44192D6B" w:rsidP="44192D6B" w:rsidRDefault="44192D6B" w14:paraId="516689BA" w14:textId="2C324CEF">
      <w:pPr>
        <w:shd w:val="clear" w:color="auto" w:fill="FFFFFF" w:themeFill="background1"/>
        <w:spacing w:before="0" w:beforeAutospacing="off" w:after="0" w:afterAutospacing="off"/>
        <w:ind w:left="0"/>
        <w:rPr>
          <w:rFonts w:ascii="Aptos" w:hAnsi="Aptos" w:eastAsia="Aptos" w:cs="Aptos"/>
          <w:b w:val="0"/>
          <w:bCs w:val="0"/>
          <w:i w:val="0"/>
          <w:iCs w:val="0"/>
          <w:caps w:val="0"/>
          <w:smallCaps w:val="0"/>
          <w:noProof w:val="0"/>
          <w:color w:val="242424"/>
          <w:sz w:val="24"/>
          <w:szCs w:val="24"/>
          <w:lang w:val="nl-NL"/>
        </w:rPr>
      </w:pPr>
    </w:p>
    <w:p w:rsidR="59693EE4" w:rsidP="44192D6B" w:rsidRDefault="59693EE4" w14:paraId="7228EACD" w14:textId="7F919E97">
      <w:pPr>
        <w:shd w:val="clear" w:color="auto" w:fill="FFFFFF" w:themeFill="background1"/>
        <w:spacing w:before="0" w:beforeAutospacing="off" w:after="0" w:afterAutospacing="off" w:line="278" w:lineRule="auto"/>
        <w:ind w:left="0" w:right="0"/>
        <w:jc w:val="left"/>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 xml:space="preserve">De gastgezinnen leren de mens achter ‘de statushouder’ kennen. Ze krijgen een inkijkje in een andere cultuur en in veel gevallen ontstaan er zelfs vriendschappen. </w:t>
      </w:r>
      <w:r w:rsidRPr="44192D6B" w:rsidR="41B11B8F">
        <w:rPr>
          <w:rFonts w:ascii="Aptos" w:hAnsi="Aptos" w:eastAsia="Aptos" w:cs="Aptos"/>
          <w:b w:val="0"/>
          <w:bCs w:val="0"/>
          <w:i w:val="0"/>
          <w:iCs w:val="0"/>
          <w:caps w:val="0"/>
          <w:smallCaps w:val="0"/>
          <w:noProof w:val="0"/>
          <w:color w:val="242424"/>
          <w:sz w:val="24"/>
          <w:szCs w:val="24"/>
          <w:lang w:val="nl-NL"/>
        </w:rPr>
        <w:t xml:space="preserve">Het festival maakte dit </w:t>
      </w:r>
      <w:r w:rsidRPr="44192D6B" w:rsidR="45E43E0E">
        <w:rPr>
          <w:rFonts w:ascii="Aptos" w:hAnsi="Aptos" w:eastAsia="Aptos" w:cs="Aptos"/>
          <w:b w:val="0"/>
          <w:bCs w:val="0"/>
          <w:i w:val="0"/>
          <w:iCs w:val="0"/>
          <w:caps w:val="0"/>
          <w:smallCaps w:val="0"/>
          <w:noProof w:val="0"/>
          <w:color w:val="242424"/>
          <w:sz w:val="24"/>
          <w:szCs w:val="24"/>
          <w:lang w:val="nl-NL"/>
        </w:rPr>
        <w:t xml:space="preserve">goed </w:t>
      </w:r>
      <w:r w:rsidRPr="44192D6B" w:rsidR="41B11B8F">
        <w:rPr>
          <w:rFonts w:ascii="Aptos" w:hAnsi="Aptos" w:eastAsia="Aptos" w:cs="Aptos"/>
          <w:b w:val="0"/>
          <w:bCs w:val="0"/>
          <w:i w:val="0"/>
          <w:iCs w:val="0"/>
          <w:caps w:val="0"/>
          <w:smallCaps w:val="0"/>
          <w:noProof w:val="0"/>
          <w:color w:val="242424"/>
          <w:sz w:val="24"/>
          <w:szCs w:val="24"/>
          <w:lang w:val="nl-NL"/>
        </w:rPr>
        <w:t>zichtbaar: veel gastgezinnen</w:t>
      </w:r>
      <w:r w:rsidRPr="44192D6B" w:rsidR="07266525">
        <w:rPr>
          <w:rFonts w:ascii="Aptos" w:hAnsi="Aptos" w:eastAsia="Aptos" w:cs="Aptos"/>
          <w:b w:val="0"/>
          <w:bCs w:val="0"/>
          <w:i w:val="0"/>
          <w:iCs w:val="0"/>
          <w:caps w:val="0"/>
          <w:smallCaps w:val="0"/>
          <w:noProof w:val="0"/>
          <w:color w:val="242424"/>
          <w:sz w:val="24"/>
          <w:szCs w:val="24"/>
          <w:lang w:val="nl-NL"/>
        </w:rPr>
        <w:t xml:space="preserve"> en gasten kwamen samen naar het feest. </w:t>
      </w:r>
    </w:p>
    <w:p w:rsidR="59693EE4" w:rsidP="44192D6B" w:rsidRDefault="59693EE4" w14:paraId="1546F284" w14:textId="3DD6702B">
      <w:pPr>
        <w:shd w:val="clear" w:color="auto" w:fill="FFFFFF" w:themeFill="background1"/>
        <w:spacing w:before="0" w:beforeAutospacing="off" w:after="0" w:afterAutospacing="off" w:line="278" w:lineRule="auto"/>
        <w:ind w:left="0" w:right="0"/>
        <w:jc w:val="left"/>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 xml:space="preserve"> </w:t>
      </w:r>
    </w:p>
    <w:p w:rsidR="59693EE4" w:rsidP="44192D6B" w:rsidRDefault="59693EE4" w14:paraId="5EE824F3" w14:textId="362D9D1C">
      <w:pPr>
        <w:shd w:val="clear" w:color="auto" w:fill="FFFFFF" w:themeFill="background1"/>
        <w:spacing w:before="0" w:beforeAutospacing="off" w:after="0" w:afterAutospacing="off" w:line="278" w:lineRule="auto"/>
        <w:ind w:left="0" w:right="0"/>
        <w:jc w:val="left"/>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 xml:space="preserve">In totaal heeft Takecarebnb al meer dan 2.300 statushouders gekoppeld aan gastgezinnen. Inmiddels worden er jaarlijks zo’n 500 matches gemaakt. De aanpak van Takecarebnb heeft maatschappelijke impact en is ook nog eens kosteneffectief én verlaagt de druk op de opvangketen. </w:t>
      </w:r>
    </w:p>
    <w:p w:rsidR="59693EE4" w:rsidP="44192D6B" w:rsidRDefault="59693EE4" w14:paraId="1F4D2398" w14:textId="6403119A">
      <w:pPr>
        <w:shd w:val="clear" w:color="auto" w:fill="FFFFFF" w:themeFill="background1"/>
        <w:spacing w:before="0" w:beforeAutospacing="off" w:after="0" w:afterAutospacing="off" w:line="278" w:lineRule="auto"/>
        <w:ind w:left="0" w:right="0"/>
        <w:jc w:val="left"/>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 xml:space="preserve"> </w:t>
      </w:r>
    </w:p>
    <w:p w:rsidR="59693EE4" w:rsidP="44192D6B" w:rsidRDefault="59693EE4" w14:paraId="7F95B58B" w14:textId="1EF4885D">
      <w:pPr>
        <w:shd w:val="clear" w:color="auto" w:fill="FFFFFF" w:themeFill="background1"/>
        <w:spacing w:before="0" w:beforeAutospacing="off" w:after="0" w:afterAutospacing="off" w:line="278" w:lineRule="auto"/>
        <w:ind w:left="0" w:right="0"/>
        <w:jc w:val="left"/>
        <w:rPr>
          <w:rFonts w:ascii="Aptos" w:hAnsi="Aptos" w:eastAsia="Aptos" w:cs="Aptos"/>
          <w:b w:val="0"/>
          <w:bCs w:val="0"/>
          <w:i w:val="0"/>
          <w:iCs w:val="0"/>
          <w:caps w:val="0"/>
          <w:smallCaps w:val="0"/>
          <w:noProof w:val="0"/>
          <w:color w:val="242424"/>
          <w:sz w:val="24"/>
          <w:szCs w:val="24"/>
          <w:lang w:val="nl-NL"/>
        </w:rPr>
      </w:pPr>
      <w:r w:rsidRPr="44192D6B" w:rsidR="59693EE4">
        <w:rPr>
          <w:rFonts w:ascii="Aptos" w:hAnsi="Aptos" w:eastAsia="Aptos" w:cs="Aptos"/>
          <w:b w:val="0"/>
          <w:bCs w:val="0"/>
          <w:i w:val="0"/>
          <w:iCs w:val="0"/>
          <w:caps w:val="0"/>
          <w:smallCaps w:val="0"/>
          <w:noProof w:val="0"/>
          <w:color w:val="242424"/>
          <w:sz w:val="24"/>
          <w:szCs w:val="24"/>
          <w:lang w:val="nl-NL"/>
        </w:rPr>
        <w:t>Dit jaar won de stichting bovendien het prestigieuze Appeltje van Oranje, uitgereikt door koningin Máxima. Binnenkort wordt een nieuwe aanbesteding door het COA toegekend, waarmee de continuïteit voor de komende jaren verzekerd is en Takecarebnb zich kan blijven inzetten voor een warme start voor vluchtelingen met een verblijfstatus.</w:t>
      </w:r>
    </w:p>
    <w:p w:rsidR="44192D6B" w:rsidP="44192D6B" w:rsidRDefault="44192D6B" w14:paraId="6A497832" w14:textId="7FA92E7E">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000000" w:themeColor="text1" w:themeTint="FF" w:themeShade="FF"/>
          <w:sz w:val="24"/>
          <w:szCs w:val="24"/>
          <w:lang w:val="nl-NL"/>
        </w:rPr>
      </w:pPr>
    </w:p>
    <w:p w:rsidR="44192D6B" w:rsidP="44192D6B" w:rsidRDefault="44192D6B" w14:paraId="149D7C19" w14:textId="06E407C4">
      <w:pPr>
        <w:rPr>
          <w:rFonts w:ascii="Aptos" w:hAnsi="Aptos" w:eastAsia="Aptos" w:cs="Aptos"/>
          <w:b w:val="0"/>
          <w:bCs w:val="0"/>
          <w:i w:val="0"/>
          <w:iCs w:val="0"/>
          <w:caps w:val="0"/>
          <w:smallCaps w:val="0"/>
          <w:noProof w:val="0"/>
          <w:color w:val="000000" w:themeColor="text1" w:themeTint="FF" w:themeShade="FF"/>
          <w:sz w:val="24"/>
          <w:szCs w:val="24"/>
          <w:lang w:val="nl-NL"/>
        </w:rPr>
      </w:pPr>
    </w:p>
    <w:p w:rsidR="59693EE4" w:rsidP="44192D6B" w:rsidRDefault="59693EE4" w14:paraId="77689967" w14:textId="43C08DB8">
      <w:pPr>
        <w:rPr>
          <w:rFonts w:ascii="Aptos" w:hAnsi="Aptos" w:eastAsia="Aptos" w:cs="Aptos"/>
          <w:b w:val="0"/>
          <w:bCs w:val="0"/>
          <w:i w:val="0"/>
          <w:iCs w:val="0"/>
          <w:caps w:val="0"/>
          <w:smallCaps w:val="0"/>
          <w:noProof w:val="0"/>
          <w:color w:val="000000" w:themeColor="text1" w:themeTint="FF" w:themeShade="FF"/>
          <w:sz w:val="24"/>
          <w:szCs w:val="24"/>
          <w:lang w:val="nl-NL"/>
        </w:rPr>
      </w:pPr>
      <w:r w:rsidRPr="44192D6B" w:rsidR="59693EE4">
        <w:rPr>
          <w:rFonts w:ascii="Aptos" w:hAnsi="Aptos" w:eastAsia="Aptos" w:cs="Aptos"/>
          <w:b w:val="0"/>
          <w:bCs w:val="0"/>
          <w:i w:val="0"/>
          <w:iCs w:val="0"/>
          <w:caps w:val="0"/>
          <w:smallCaps w:val="0"/>
          <w:noProof w:val="0"/>
          <w:color w:val="000000" w:themeColor="text1" w:themeTint="FF" w:themeShade="FF"/>
          <w:sz w:val="24"/>
          <w:szCs w:val="24"/>
          <w:lang w:val="nl-NL"/>
        </w:rPr>
        <w:t>///////// NOOT VOOR DE REDACTIE /////////</w:t>
      </w:r>
    </w:p>
    <w:p w:rsidR="44192D6B" w:rsidP="44192D6B" w:rsidRDefault="44192D6B" w14:paraId="618B558F" w14:textId="4EC343ED">
      <w:pPr>
        <w:rPr>
          <w:rFonts w:ascii="Aptos" w:hAnsi="Aptos" w:eastAsia="Aptos" w:cs="Aptos"/>
          <w:b w:val="0"/>
          <w:bCs w:val="0"/>
          <w:i w:val="0"/>
          <w:iCs w:val="0"/>
          <w:caps w:val="0"/>
          <w:smallCaps w:val="0"/>
          <w:noProof w:val="0"/>
          <w:color w:val="000000" w:themeColor="text1" w:themeTint="FF" w:themeShade="FF"/>
          <w:sz w:val="24"/>
          <w:szCs w:val="24"/>
          <w:lang w:val="nl-NL"/>
        </w:rPr>
      </w:pPr>
    </w:p>
    <w:p w:rsidR="59693EE4" w:rsidP="44192D6B" w:rsidRDefault="59693EE4" w14:paraId="6D1AB022" w14:textId="542EC283">
      <w:pPr>
        <w:rPr>
          <w:rFonts w:ascii="Aptos" w:hAnsi="Aptos" w:eastAsia="Aptos" w:cs="Aptos"/>
          <w:b w:val="0"/>
          <w:bCs w:val="0"/>
          <w:i w:val="0"/>
          <w:iCs w:val="0"/>
          <w:caps w:val="0"/>
          <w:smallCaps w:val="0"/>
          <w:noProof w:val="0"/>
          <w:color w:val="000000" w:themeColor="text1" w:themeTint="FF" w:themeShade="FF"/>
          <w:sz w:val="24"/>
          <w:szCs w:val="24"/>
          <w:lang w:val="nl-NL"/>
        </w:rPr>
      </w:pPr>
      <w:r w:rsidRPr="44192D6B" w:rsidR="59693EE4">
        <w:rPr>
          <w:rFonts w:ascii="Aptos" w:hAnsi="Aptos" w:eastAsia="Aptos" w:cs="Aptos"/>
          <w:b w:val="0"/>
          <w:bCs w:val="0"/>
          <w:i w:val="0"/>
          <w:iCs w:val="0"/>
          <w:caps w:val="0"/>
          <w:smallCaps w:val="0"/>
          <w:noProof w:val="0"/>
          <w:color w:val="000000" w:themeColor="text1" w:themeTint="FF" w:themeShade="FF"/>
          <w:sz w:val="24"/>
          <w:szCs w:val="24"/>
          <w:lang w:val="nl-NL"/>
        </w:rPr>
        <w:t xml:space="preserve">Neem voor meer informatie contact op met onze persvoorlichter Jet Krantz, via 06-43954361 of via </w:t>
      </w:r>
      <w:hyperlink r:id="R515883e0eb554b0f">
        <w:r w:rsidRPr="44192D6B" w:rsidR="59693EE4">
          <w:rPr>
            <w:rStyle w:val="Hyperlink"/>
            <w:rFonts w:ascii="Aptos" w:hAnsi="Aptos" w:eastAsia="Aptos" w:cs="Aptos"/>
            <w:b w:val="0"/>
            <w:bCs w:val="0"/>
            <w:i w:val="0"/>
            <w:iCs w:val="0"/>
            <w:caps w:val="0"/>
            <w:smallCaps w:val="0"/>
            <w:strike w:val="0"/>
            <w:dstrike w:val="0"/>
            <w:noProof w:val="0"/>
            <w:sz w:val="24"/>
            <w:szCs w:val="24"/>
            <w:lang w:val="nl-NL"/>
          </w:rPr>
          <w:t>jet@takecarebnb.org</w:t>
        </w:r>
      </w:hyperlink>
      <w:r w:rsidRPr="44192D6B" w:rsidR="59693EE4">
        <w:rPr>
          <w:rFonts w:ascii="Aptos" w:hAnsi="Aptos" w:eastAsia="Aptos" w:cs="Aptos"/>
          <w:b w:val="0"/>
          <w:bCs w:val="0"/>
          <w:i w:val="0"/>
          <w:iCs w:val="0"/>
          <w:caps w:val="0"/>
          <w:smallCaps w:val="0"/>
          <w:noProof w:val="0"/>
          <w:color w:val="000000" w:themeColor="text1" w:themeTint="FF" w:themeShade="FF"/>
          <w:sz w:val="24"/>
          <w:szCs w:val="24"/>
          <w:lang w:val="nl-NL"/>
        </w:rPr>
        <w:t>.</w:t>
      </w:r>
    </w:p>
    <w:p w:rsidR="59693EE4" w:rsidP="44192D6B" w:rsidRDefault="59693EE4" w14:paraId="7FFA31C2" w14:textId="40A22614">
      <w:pPr>
        <w:rPr>
          <w:rFonts w:ascii="Aptos" w:hAnsi="Aptos" w:eastAsia="Aptos" w:cs="Aptos"/>
          <w:b w:val="0"/>
          <w:bCs w:val="0"/>
          <w:i w:val="0"/>
          <w:iCs w:val="0"/>
          <w:caps w:val="0"/>
          <w:smallCaps w:val="0"/>
          <w:noProof w:val="0"/>
          <w:color w:val="000000" w:themeColor="text1" w:themeTint="FF" w:themeShade="FF"/>
          <w:sz w:val="24"/>
          <w:szCs w:val="24"/>
          <w:lang w:val="nl-NL"/>
        </w:rPr>
      </w:pPr>
      <w:r w:rsidRPr="44192D6B" w:rsidR="59693EE4">
        <w:rPr>
          <w:rFonts w:ascii="Aptos" w:hAnsi="Aptos" w:eastAsia="Aptos" w:cs="Aptos"/>
          <w:b w:val="1"/>
          <w:bCs w:val="1"/>
          <w:i w:val="0"/>
          <w:iCs w:val="0"/>
          <w:caps w:val="0"/>
          <w:smallCaps w:val="0"/>
          <w:noProof w:val="0"/>
          <w:color w:val="000000" w:themeColor="text1" w:themeTint="FF" w:themeShade="FF"/>
          <w:sz w:val="24"/>
          <w:szCs w:val="24"/>
          <w:lang w:val="nl-NL"/>
        </w:rPr>
        <w:t xml:space="preserve">Over </w:t>
      </w:r>
      <w:ins w:author="Jet Krantz" w:date="2025-11-25T15:47:52.873Z" w:id="79426982">
        <w:r w:rsidRPr="44192D6B" w:rsidR="4B41DC77">
          <w:rPr>
            <w:rFonts w:ascii="Aptos" w:hAnsi="Aptos" w:eastAsia="Aptos" w:cs="Aptos"/>
            <w:b w:val="1"/>
            <w:bCs w:val="1"/>
            <w:i w:val="0"/>
            <w:iCs w:val="0"/>
            <w:caps w:val="0"/>
            <w:smallCaps w:val="0"/>
            <w:noProof w:val="0"/>
            <w:color w:val="000000" w:themeColor="text1" w:themeTint="FF" w:themeShade="FF"/>
            <w:sz w:val="24"/>
            <w:szCs w:val="24"/>
            <w:lang w:val="nl-NL"/>
          </w:rPr>
          <w:t xml:space="preserve">Stichting </w:t>
        </w:r>
      </w:ins>
      <w:r w:rsidRPr="44192D6B" w:rsidR="59693EE4">
        <w:rPr>
          <w:rFonts w:ascii="Aptos" w:hAnsi="Aptos" w:eastAsia="Aptos" w:cs="Aptos"/>
          <w:b w:val="1"/>
          <w:bCs w:val="1"/>
          <w:i w:val="0"/>
          <w:iCs w:val="0"/>
          <w:caps w:val="0"/>
          <w:smallCaps w:val="0"/>
          <w:noProof w:val="0"/>
          <w:color w:val="000000" w:themeColor="text1" w:themeTint="FF" w:themeShade="FF"/>
          <w:sz w:val="24"/>
          <w:szCs w:val="24"/>
          <w:lang w:val="nl-NL"/>
        </w:rPr>
        <w:t>Takecarebnb</w:t>
      </w:r>
      <w:r w:rsidRPr="44192D6B" w:rsidR="59693EE4">
        <w:rPr>
          <w:rFonts w:ascii="Aptos" w:hAnsi="Aptos" w:eastAsia="Aptos" w:cs="Aptos"/>
          <w:b w:val="1"/>
          <w:bCs w:val="1"/>
          <w:i w:val="0"/>
          <w:iCs w:val="0"/>
          <w:caps w:val="0"/>
          <w:smallCaps w:val="0"/>
          <w:noProof w:val="0"/>
          <w:color w:val="000000" w:themeColor="text1" w:themeTint="FF" w:themeShade="FF"/>
          <w:sz w:val="24"/>
          <w:szCs w:val="24"/>
          <w:lang w:val="nl-NL"/>
        </w:rPr>
        <w:t xml:space="preserve"> </w:t>
      </w:r>
    </w:p>
    <w:p w:rsidR="59693EE4" w:rsidP="44192D6B" w:rsidRDefault="59693EE4" w14:paraId="061349BB" w14:textId="56ADB2FF">
      <w:pPr>
        <w:rPr>
          <w:rFonts w:ascii="Aptos" w:hAnsi="Aptos" w:eastAsia="Aptos" w:cs="Aptos"/>
          <w:b w:val="0"/>
          <w:bCs w:val="0"/>
          <w:i w:val="0"/>
          <w:iCs w:val="0"/>
          <w:caps w:val="0"/>
          <w:smallCaps w:val="0"/>
          <w:noProof w:val="0"/>
          <w:color w:val="000000" w:themeColor="text1" w:themeTint="FF" w:themeShade="FF"/>
          <w:sz w:val="24"/>
          <w:szCs w:val="24"/>
          <w:lang w:val="nl-NL"/>
        </w:rPr>
      </w:pPr>
      <w:r w:rsidRPr="44192D6B" w:rsidR="59693EE4">
        <w:rPr>
          <w:rFonts w:ascii="Aptos" w:hAnsi="Aptos" w:eastAsia="Aptos" w:cs="Aptos"/>
          <w:b w:val="0"/>
          <w:bCs w:val="0"/>
          <w:i w:val="0"/>
          <w:iCs w:val="0"/>
          <w:caps w:val="0"/>
          <w:smallCaps w:val="0"/>
          <w:noProof w:val="0"/>
          <w:color w:val="000000" w:themeColor="text1" w:themeTint="FF" w:themeShade="FF"/>
          <w:sz w:val="24"/>
          <w:szCs w:val="24"/>
          <w:lang w:val="nl-NL"/>
        </w:rPr>
        <w:t xml:space="preserve">Een goede start in Nederland vergroot de kans aanzienlijk dat een vluchteling met een verblijfs- en werkvergunning onderdeel wordt van onze samenleving en zich hier welkom en thuis voelt. Ruim 20.000 statushouders maken graag deze volgende stap. Takecarebnb draagt hieraan bij door hen de mogelijkheid te bieden om voor drie maanden te logeren bij een gastgezin. Statushouders leren door de logeerperiode de Nederlandse cultuur en taal kennen, ze bouwen een netwerk op, starten met (vrijwilligers)werk of een studie. Onze gastgezinnen vinden het een verrijking om hun gast uit een andere cultuur te leren kennen. Een match wordt gemaakt op basis van een professioneel matchingsproces waarbij ervaren matchmakers rekening houden met de wensen van zowel gast als gastgezin. Sinds de oprichting in 2015 hebben meer dan 2.300 statushouders via Takecarebnb gelogeerd bij een gastgezin. </w:t>
      </w:r>
    </w:p>
    <w:p w:rsidR="59693EE4" w:rsidP="44192D6B" w:rsidRDefault="59693EE4" w14:paraId="0E5265EC" w14:textId="3739AB3B">
      <w:pPr>
        <w:rPr>
          <w:rFonts w:ascii="Aptos" w:hAnsi="Aptos" w:eastAsia="Aptos" w:cs="Aptos"/>
          <w:b w:val="0"/>
          <w:bCs w:val="0"/>
          <w:i w:val="0"/>
          <w:iCs w:val="0"/>
          <w:caps w:val="0"/>
          <w:smallCaps w:val="0"/>
          <w:noProof w:val="0"/>
          <w:color w:val="000000" w:themeColor="text1" w:themeTint="FF" w:themeShade="FF"/>
          <w:sz w:val="24"/>
          <w:szCs w:val="24"/>
          <w:lang w:val="nl-NL"/>
        </w:rPr>
      </w:pPr>
      <w:r w:rsidRPr="44192D6B" w:rsidR="59693EE4">
        <w:rPr>
          <w:rFonts w:ascii="Aptos" w:hAnsi="Aptos" w:eastAsia="Aptos" w:cs="Aptos"/>
          <w:b w:val="0"/>
          <w:bCs w:val="0"/>
          <w:i w:val="0"/>
          <w:iCs w:val="0"/>
          <w:caps w:val="0"/>
          <w:smallCaps w:val="0"/>
          <w:noProof w:val="0"/>
          <w:color w:val="000000" w:themeColor="text1" w:themeTint="FF" w:themeShade="FF"/>
          <w:sz w:val="24"/>
          <w:szCs w:val="24"/>
          <w:lang w:val="nl-NL"/>
        </w:rPr>
        <w:t xml:space="preserve">Voor meer informatie: </w:t>
      </w:r>
      <w:hyperlink r:id="R459e4521c4a84ebb">
        <w:r w:rsidRPr="44192D6B" w:rsidR="59693EE4">
          <w:rPr>
            <w:rStyle w:val="Hyperlink"/>
            <w:rFonts w:ascii="Aptos" w:hAnsi="Aptos" w:eastAsia="Aptos" w:cs="Aptos"/>
            <w:b w:val="0"/>
            <w:bCs w:val="0"/>
            <w:i w:val="0"/>
            <w:iCs w:val="0"/>
            <w:caps w:val="0"/>
            <w:smallCaps w:val="0"/>
            <w:strike w:val="0"/>
            <w:dstrike w:val="0"/>
            <w:noProof w:val="0"/>
            <w:sz w:val="24"/>
            <w:szCs w:val="24"/>
            <w:lang w:val="nl-NL"/>
          </w:rPr>
          <w:t>www.takecarebnb.org</w:t>
        </w:r>
      </w:hyperlink>
      <w:r w:rsidRPr="44192D6B" w:rsidR="59693EE4">
        <w:rPr>
          <w:rFonts w:ascii="Aptos" w:hAnsi="Aptos" w:eastAsia="Aptos" w:cs="Aptos"/>
          <w:b w:val="0"/>
          <w:bCs w:val="0"/>
          <w:i w:val="0"/>
          <w:iCs w:val="0"/>
          <w:caps w:val="0"/>
          <w:smallCaps w:val="0"/>
          <w:noProof w:val="0"/>
          <w:color w:val="000000" w:themeColor="text1" w:themeTint="FF" w:themeShade="FF"/>
          <w:sz w:val="24"/>
          <w:szCs w:val="24"/>
          <w:lang w:val="nl-NL"/>
        </w:rPr>
        <w:t>.</w:t>
      </w:r>
    </w:p>
    <w:p w:rsidR="44192D6B" w:rsidP="44192D6B" w:rsidRDefault="44192D6B" w14:paraId="573AF8C4" w14:textId="2BB8CE8E">
      <w:pPr>
        <w:rPr>
          <w:rFonts w:ascii="Aptos" w:hAnsi="Aptos" w:eastAsia="Aptos" w:cs="Aptos"/>
          <w:b w:val="0"/>
          <w:bCs w:val="0"/>
          <w:i w:val="0"/>
          <w:iCs w:val="0"/>
          <w:caps w:val="0"/>
          <w:smallCaps w:val="0"/>
          <w:noProof w:val="0"/>
          <w:color w:val="000000" w:themeColor="text1" w:themeTint="FF" w:themeShade="FF"/>
          <w:sz w:val="24"/>
          <w:szCs w:val="24"/>
          <w:lang w:val="nl-NL"/>
        </w:rPr>
      </w:pPr>
    </w:p>
    <w:p w:rsidR="44192D6B" w:rsidP="44192D6B" w:rsidRDefault="44192D6B" w14:paraId="4BAFC627" w14:textId="13260D57">
      <w:pPr>
        <w:rPr>
          <w:rFonts w:ascii="Aptos" w:hAnsi="Aptos" w:eastAsia="Aptos" w:cs="Aptos"/>
          <w:b w:val="0"/>
          <w:bCs w:val="0"/>
          <w:i w:val="0"/>
          <w:iCs w:val="0"/>
          <w:caps w:val="0"/>
          <w:smallCaps w:val="0"/>
          <w:noProof w:val="0"/>
          <w:color w:val="000000" w:themeColor="text1" w:themeTint="FF" w:themeShade="FF"/>
          <w:sz w:val="24"/>
          <w:szCs w:val="24"/>
          <w:lang w:val="nl-NL"/>
        </w:rPr>
      </w:pPr>
    </w:p>
    <w:p w:rsidR="44192D6B" w:rsidP="44192D6B" w:rsidRDefault="44192D6B" w14:paraId="790A7C89" w14:textId="5A02C571">
      <w:pPr>
        <w:rPr>
          <w:rFonts w:ascii="Aptos" w:hAnsi="Aptos" w:eastAsia="Aptos" w:cs="Aptos"/>
          <w:b w:val="0"/>
          <w:bCs w:val="0"/>
          <w:i w:val="0"/>
          <w:iCs w:val="0"/>
          <w:caps w:val="0"/>
          <w:smallCaps w:val="0"/>
          <w:noProof w:val="0"/>
          <w:color w:val="000000" w:themeColor="text1" w:themeTint="FF" w:themeShade="FF"/>
          <w:sz w:val="24"/>
          <w:szCs w:val="24"/>
          <w:lang w:val="nl-NL"/>
        </w:rPr>
      </w:pPr>
    </w:p>
    <w:p w:rsidR="44192D6B" w:rsidRDefault="44192D6B" w14:paraId="114E79F1" w14:textId="40273801"/>
    <w:p w:rsidR="44192D6B" w:rsidRDefault="44192D6B" w14:paraId="56F7D639" w14:textId="1E093043"/>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2c162a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317C26"/>
    <w:rsid w:val="0128C942"/>
    <w:rsid w:val="06E484A2"/>
    <w:rsid w:val="07266525"/>
    <w:rsid w:val="07FBE89B"/>
    <w:rsid w:val="088CED06"/>
    <w:rsid w:val="0A204FF7"/>
    <w:rsid w:val="0F428D92"/>
    <w:rsid w:val="103A24DC"/>
    <w:rsid w:val="1C06188B"/>
    <w:rsid w:val="1D5886B8"/>
    <w:rsid w:val="1E36B009"/>
    <w:rsid w:val="1EB7F9B7"/>
    <w:rsid w:val="1FCCD186"/>
    <w:rsid w:val="1FD13899"/>
    <w:rsid w:val="222D6E81"/>
    <w:rsid w:val="223DF192"/>
    <w:rsid w:val="33B9CB92"/>
    <w:rsid w:val="3A164CF6"/>
    <w:rsid w:val="41B11B8F"/>
    <w:rsid w:val="43C94BF0"/>
    <w:rsid w:val="44192D6B"/>
    <w:rsid w:val="45E43E0E"/>
    <w:rsid w:val="464C5FA7"/>
    <w:rsid w:val="4A7BBC08"/>
    <w:rsid w:val="4B41DC77"/>
    <w:rsid w:val="4C7C60AF"/>
    <w:rsid w:val="4CDD3C14"/>
    <w:rsid w:val="546395EB"/>
    <w:rsid w:val="56FEB2E3"/>
    <w:rsid w:val="589DEC0E"/>
    <w:rsid w:val="59693EE4"/>
    <w:rsid w:val="5A380373"/>
    <w:rsid w:val="5BBB1013"/>
    <w:rsid w:val="62317C26"/>
    <w:rsid w:val="63B3EE43"/>
    <w:rsid w:val="63D60655"/>
    <w:rsid w:val="658AE5BA"/>
    <w:rsid w:val="6B0DAB70"/>
    <w:rsid w:val="6C47FE2F"/>
    <w:rsid w:val="6D676600"/>
    <w:rsid w:val="6EA7C7B4"/>
    <w:rsid w:val="739A9DF7"/>
    <w:rsid w:val="78E1F565"/>
    <w:rsid w:val="7C68855D"/>
    <w:rsid w:val="7D28CEBD"/>
    <w:rsid w:val="7FC3DB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17C26"/>
  <w15:chartTrackingRefBased/>
  <w15:docId w15:val="{E74DA262-FD42-4BCB-8BE7-859E0B55313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uiPriority w:val="34"/>
    <w:name w:val="List Paragraph"/>
    <w:basedOn w:val="Normal"/>
    <w:qFormat/>
    <w:rsid w:val="44192D6B"/>
    <w:pPr>
      <w:spacing/>
      <w:ind w:left="720"/>
      <w:contextualSpacing/>
    </w:pPr>
  </w:style>
  <w:style w:type="character" w:styleId="Hyperlink">
    <w:uiPriority w:val="99"/>
    <w:name w:val="Hyperlink"/>
    <w:basedOn w:val="DefaultParagraphFont"/>
    <w:unhideWhenUsed/>
    <w:rsid w:val="44192D6B"/>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file:///\\\\\\\\" TargetMode="External" Id="R359ec6ab86bb4bf1" /><Relationship Type="http://schemas.openxmlformats.org/officeDocument/2006/relationships/hyperlink" Target="file:///\\\\\\\\" TargetMode="External" Id="R60fd1bfe645240ba" /><Relationship Type="http://schemas.openxmlformats.org/officeDocument/2006/relationships/hyperlink" Target="mailto:jet@takecarebnb.org" TargetMode="External" Id="R515883e0eb554b0f" /><Relationship Type="http://schemas.openxmlformats.org/officeDocument/2006/relationships/hyperlink" Target="https://www.takecarebnb.org/" TargetMode="External" Id="R459e4521c4a84ebb" /><Relationship Type="http://schemas.openxmlformats.org/officeDocument/2006/relationships/numbering" Target="numbering.xml" Id="R76a2d492fef9473f"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2025-11-25T14:32:26.8611362Z</dcterms:created>
  <dcterms:modified xsi:type="dcterms:W3CDTF">2025-11-25T15:48:28.9941174Z</dcterms:modified>
  <dc:creator>Sandra Looren de Jong</dc:creator>
  <lastModifiedBy>Jet Krantz</lastModifiedBy>
</coreProperties>
</file>